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574F89E5"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DA1EFF" w:rsidRPr="00DA1EFF">
        <w:rPr>
          <w:rFonts w:ascii="GHEA Grapalat" w:hAnsi="GHEA Grapalat"/>
        </w:rPr>
        <w:t>29</w:t>
      </w:r>
      <w:r w:rsidR="00916B57" w:rsidRPr="00DA1EFF">
        <w:rPr>
          <w:rFonts w:ascii="GHEA Grapalat" w:hAnsi="GHEA Grapalat"/>
          <w:lang w:val="hy-AM"/>
        </w:rPr>
        <w:t>.</w:t>
      </w:r>
      <w:r w:rsidR="00D82BDE" w:rsidRPr="00DA1EFF">
        <w:rPr>
          <w:rFonts w:ascii="GHEA Grapalat" w:hAnsi="GHEA Grapalat"/>
          <w:lang w:val="hy-AM"/>
        </w:rPr>
        <w:t>1</w:t>
      </w:r>
      <w:r w:rsidR="00077950">
        <w:rPr>
          <w:rFonts w:ascii="GHEA Grapalat" w:hAnsi="GHEA Grapalat"/>
          <w:lang w:val="hy-AM"/>
        </w:rPr>
        <w:t>2</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3D9F3DC4"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B838F5">
        <w:rPr>
          <w:rFonts w:ascii="GHEA Grapalat" w:hAnsi="GHEA Grapalat"/>
        </w:rPr>
        <w:t>ԵՔ-ԳՀԽԾՁԲ-</w:t>
      </w:r>
      <w:r w:rsidR="00DA1EFF">
        <w:rPr>
          <w:rFonts w:ascii="GHEA Grapalat" w:hAnsi="GHEA Grapalat"/>
        </w:rPr>
        <w:t>26/12</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6009EA33"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077950" w:rsidRPr="00077950">
        <w:rPr>
          <w:rFonts w:ascii="GHEA Grapalat" w:hAnsi="GHEA Grapalat"/>
          <w:b/>
          <w:bCs/>
        </w:rPr>
        <w:t xml:space="preserve"> по техническому контролю качества текущих работ, требующих безотлагательного решения в административном районе Эребуни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69F8A17F"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A50908">
        <w:rPr>
          <w:rFonts w:ascii="GHEA Grapalat" w:hAnsi="GHEA Grapalat"/>
          <w:b/>
          <w:bCs/>
          <w:highlight w:val="yellow"/>
          <w:lang w:val="hy-AM"/>
        </w:rPr>
        <w:t>07.01.2026</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14E6FB7C"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A50908">
        <w:rPr>
          <w:rFonts w:ascii="GHEA Grapalat" w:hAnsi="GHEA Grapalat"/>
          <w:b/>
          <w:bCs/>
          <w:highlight w:val="yellow"/>
          <w:lang w:val="hy-AM"/>
        </w:rPr>
        <w:t>07.01.2026</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Обжалование данной процедуры осуществляется в порядке, установленном </w:t>
      </w:r>
      <w:r w:rsidRPr="00A54A8D">
        <w:rPr>
          <w:rFonts w:ascii="GHEA Grapalat" w:hAnsi="GHEA Grapalat"/>
        </w:rPr>
        <w:lastRenderedPageBreak/>
        <w:t>законом РА "О закупках" и гражданским процессуальным кодексом РА.</w:t>
      </w:r>
    </w:p>
    <w:p w14:paraId="3A686DFD" w14:textId="7858881B"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077950">
        <w:rPr>
          <w:rFonts w:ascii="GHEA Grapalat" w:hAnsi="GHEA Grapalat"/>
        </w:rPr>
        <w:t>А</w:t>
      </w:r>
      <w:r w:rsidR="00C40493" w:rsidRPr="00A54A8D">
        <w:rPr>
          <w:rFonts w:ascii="GHEA Grapalat" w:hAnsi="GHEA Grapalat"/>
        </w:rPr>
        <w:t xml:space="preserve">. </w:t>
      </w:r>
      <w:r w:rsidR="00077950">
        <w:rPr>
          <w:rFonts w:ascii="GHEA Grapalat" w:hAnsi="GHEA Grapalat"/>
        </w:rPr>
        <w:t>Амирха</w:t>
      </w:r>
      <w:r w:rsidR="00C40493" w:rsidRPr="00A54A8D">
        <w:rPr>
          <w:rFonts w:ascii="GHEA Grapalat" w:hAnsi="GHEA Grapalat"/>
        </w:rPr>
        <w:t>няну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2007FE90"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077950" w:rsidRPr="0020580D">
          <w:rPr>
            <w:rStyle w:val="Hyperlink"/>
            <w:rFonts w:ascii="GHEA Grapalat" w:hAnsi="GHEA Grapalat"/>
            <w:b/>
            <w:bCs/>
            <w:lang w:val="en-US"/>
          </w:rPr>
          <w:t>anahit</w:t>
        </w:r>
        <w:r w:rsidR="00077950" w:rsidRPr="0020580D">
          <w:rPr>
            <w:rStyle w:val="Hyperlink"/>
            <w:rFonts w:ascii="GHEA Grapalat" w:hAnsi="GHEA Grapalat"/>
            <w:b/>
            <w:bCs/>
          </w:rPr>
          <w:t>.</w:t>
        </w:r>
        <w:r w:rsidR="00077950" w:rsidRPr="0020580D">
          <w:rPr>
            <w:rStyle w:val="Hyperlink"/>
            <w:rFonts w:ascii="GHEA Grapalat" w:hAnsi="GHEA Grapalat"/>
            <w:b/>
            <w:bCs/>
            <w:lang w:val="en-US"/>
          </w:rPr>
          <w:t>amirkhanyan</w:t>
        </w:r>
        <w:r w:rsidR="00077950" w:rsidRPr="0020580D">
          <w:rPr>
            <w:rStyle w:val="Hyperlink"/>
            <w:rFonts w:ascii="GHEA Grapalat" w:hAnsi="GHEA Grapalat"/>
            <w:b/>
            <w:bCs/>
          </w:rPr>
          <w:t>@yerevan.am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23EA9111"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077950" w:rsidRPr="00077950">
        <w:rPr>
          <w:rFonts w:ascii="GHEA Grapalat" w:hAnsi="GHEA Grapalat"/>
        </w:rPr>
        <w:t xml:space="preserve"> ПО ТЕХНИЧЕСКОМУ КОНТРОЛЮ КАЧЕСТВА ТЕКУЩИХ РАБОТ, ТРЕБУЮЩИХ БЕЗОТЛАГАТЕЛЬНОГО РЕШЕНИЯ В АДМИНИСТРАТИВНОМ РАЙОНЕ ЭРЕБУНИ</w:t>
      </w:r>
      <w:r w:rsidR="00077950" w:rsidRPr="00A54A8D">
        <w:rPr>
          <w:rFonts w:ascii="GHEA Grapalat" w:hAnsi="GHEA Grapalat"/>
        </w:rPr>
        <w:t xml:space="preserve"> </w:t>
      </w:r>
      <w:r w:rsidRPr="00A54A8D">
        <w:rPr>
          <w:rFonts w:ascii="GHEA Grapalat" w:hAnsi="GHEA Grapalat"/>
        </w:rPr>
        <w:t xml:space="preserve">ДЛЯ НУЖД </w:t>
      </w:r>
      <w:r w:rsidRPr="00A54A8D">
        <w:rPr>
          <w:rFonts w:ascii="GHEA Grapalat" w:hAnsi="GHEA Grapalat" w:cs="Calibri"/>
          <w:bCs/>
          <w:color w:val="000000" w:themeColor="text1"/>
        </w:rPr>
        <w:t>МЭРИИ Г. ЕРЕВАНА</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7C50BEA5"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077950" w:rsidRPr="00077950">
        <w:rPr>
          <w:rFonts w:ascii="GHEA Grapalat" w:hAnsi="GHEA Grapalat"/>
          <w:b/>
        </w:rPr>
        <w:t xml:space="preserve"> ПО ТЕХНИЧЕСКОМУ КОНТРОЛЮ КАЧЕСТВА ТЕКУЩИХ РАБОТ, ТРЕБУЮЩИХ БЕЗОТЛАГАТЕЛЬНОГО РЕШЕНИЯ В АДМИНИСТРАТИВНОМ РАЙОНЕ ЭРЕБУНИ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351018F8"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w:t>
      </w:r>
      <w:r w:rsidR="00DA1EFF">
        <w:rPr>
          <w:rFonts w:ascii="GHEA Grapalat" w:hAnsi="GHEA Grapalat"/>
          <w:spacing w:val="-6"/>
        </w:rPr>
        <w:t>26/12</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135C6CF2"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077950" w:rsidRPr="0020580D">
          <w:rPr>
            <w:rStyle w:val="Hyperlink"/>
            <w:rFonts w:ascii="GHEA Grapalat" w:hAnsi="GHEA Grapalat"/>
            <w:b/>
            <w:bCs/>
            <w:lang w:val="en-US"/>
          </w:rPr>
          <w:t>anahit</w:t>
        </w:r>
        <w:r w:rsidR="00077950" w:rsidRPr="0020580D">
          <w:rPr>
            <w:rStyle w:val="Hyperlink"/>
            <w:rFonts w:ascii="GHEA Grapalat" w:hAnsi="GHEA Grapalat"/>
            <w:b/>
            <w:bCs/>
          </w:rPr>
          <w:t>.</w:t>
        </w:r>
        <w:r w:rsidR="00077950" w:rsidRPr="0020580D">
          <w:rPr>
            <w:rStyle w:val="Hyperlink"/>
            <w:rFonts w:ascii="GHEA Grapalat" w:hAnsi="GHEA Grapalat"/>
            <w:b/>
            <w:bCs/>
            <w:lang w:val="en-US"/>
          </w:rPr>
          <w:t>amirkhanyan</w:t>
        </w:r>
        <w:r w:rsidR="00077950" w:rsidRPr="0020580D">
          <w:rPr>
            <w:rStyle w:val="Hyperlink"/>
            <w:rFonts w:ascii="GHEA Grapalat" w:hAnsi="GHEA Grapalat"/>
            <w:b/>
            <w:bCs/>
          </w:rPr>
          <w:t>@yerevan.am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309517F7"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077950" w:rsidRPr="00077950">
        <w:rPr>
          <w:rFonts w:ascii="GHEA Grapalat" w:hAnsi="GHEA Grapalat"/>
          <w:b/>
          <w:bCs/>
        </w:rPr>
        <w:t xml:space="preserve"> по техническому контролю качества текущих работ, требующих безотлагательного решения в административном районе Эребуни</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400160DD" w:rsidR="007063E7" w:rsidRPr="00A54A8D" w:rsidRDefault="005C032C" w:rsidP="007063E7">
            <w:pPr>
              <w:widowControl w:val="0"/>
              <w:spacing w:after="120"/>
              <w:jc w:val="center"/>
              <w:rPr>
                <w:rFonts w:ascii="GHEA Grapalat" w:hAnsi="GHEA Grapalat"/>
                <w:lang w:val="hy-AM"/>
              </w:rPr>
            </w:pPr>
            <w:r>
              <w:rPr>
                <w:rFonts w:ascii="GHEA Grapalat" w:eastAsia="Calibri" w:hAnsi="GHEA Grapalat" w:cs="Calibri"/>
                <w:sz w:val="20"/>
                <w:szCs w:val="20"/>
              </w:rPr>
              <w:t>До</w:t>
            </w:r>
            <w:r>
              <w:rPr>
                <w:rFonts w:ascii="GHEA Grapalat" w:eastAsia="Calibri" w:hAnsi="GHEA Grapalat" w:cs="Calibri"/>
                <w:sz w:val="20"/>
                <w:szCs w:val="20"/>
                <w:lang w:val="en-US"/>
              </w:rPr>
              <w:t xml:space="preserve"> </w:t>
            </w:r>
            <w:r>
              <w:rPr>
                <w:rFonts w:ascii="GHEA Grapalat" w:eastAsia="Calibri" w:hAnsi="GHEA Grapalat" w:cs="Calibri"/>
                <w:sz w:val="20"/>
                <w:szCs w:val="20"/>
                <w:lang w:val="hy-AM"/>
              </w:rPr>
              <w:t>200</w:t>
            </w:r>
            <w:r w:rsidR="00077950">
              <w:rPr>
                <w:rFonts w:ascii="GHEA Grapalat" w:eastAsia="Calibri" w:hAnsi="GHEA Grapalat" w:cs="Calibri"/>
                <w:sz w:val="20"/>
                <w:szCs w:val="20"/>
                <w:lang w:val="hy-AM"/>
              </w:rPr>
              <w:t xml:space="preserve"> </w:t>
            </w:r>
            <w:r>
              <w:rPr>
                <w:rFonts w:ascii="GHEA Grapalat" w:eastAsia="Calibri" w:hAnsi="GHEA Grapalat" w:cs="Calibri"/>
                <w:sz w:val="20"/>
                <w:szCs w:val="20"/>
                <w:lang w:val="hy-AM"/>
              </w:rPr>
              <w:t>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4371F45D"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sidR="00077950" w:rsidRPr="00077950">
              <w:rPr>
                <w:rFonts w:ascii="GHEA Grapalat" w:hAnsi="GHEA Grapalat"/>
                <w:sz w:val="20"/>
                <w:szCs w:val="20"/>
                <w:lang w:val="hy-AM"/>
              </w:rPr>
              <w:t xml:space="preserve"> по техническому контролю качества текущих работ, требующих безотлагательного решения в административном районе Эребуни</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 xml:space="preserve">физические и юридические лица считаются взаимосвязанными, если </w:t>
      </w:r>
      <w:r w:rsidRPr="00A54A8D">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lastRenderedPageBreak/>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54A8D">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w:t>
            </w:r>
            <w:r w:rsidRPr="00A54A8D">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3F24383C"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w:t>
      </w:r>
      <w:r w:rsidR="00077950" w:rsidRPr="007063E7">
        <w:rPr>
          <w:rFonts w:ascii="GHEA Grapalat" w:hAnsi="GHEA Grapalat"/>
          <w:b/>
          <w:bCs/>
        </w:rPr>
        <w:t xml:space="preserve"> </w:t>
      </w:r>
      <w:r w:rsidR="007063E7" w:rsidRPr="007063E7">
        <w:rPr>
          <w:rFonts w:ascii="GHEA Grapalat" w:hAnsi="GHEA Grapalat"/>
          <w:b/>
          <w:bCs/>
        </w:rPr>
        <w:t>/ технический контролер .</w:t>
      </w:r>
    </w:p>
    <w:p w14:paraId="67B65724" w14:textId="7D0323B9" w:rsidR="00C761DB" w:rsidRPr="00DA1EFF" w:rsidRDefault="00C761DB" w:rsidP="00DC4ABB">
      <w:pPr>
        <w:widowControl w:val="0"/>
        <w:tabs>
          <w:tab w:val="left" w:pos="1134"/>
        </w:tabs>
        <w:spacing w:after="160" w:line="360" w:lineRule="auto"/>
        <w:ind w:firstLine="567"/>
        <w:jc w:val="both"/>
        <w:rPr>
          <w:rFonts w:ascii="GHEA Grapalat" w:hAnsi="GHEA Grapalat"/>
        </w:rPr>
      </w:pPr>
      <w:r w:rsidRPr="00DA1EFF">
        <w:rPr>
          <w:rFonts w:ascii="GHEA Grapalat" w:hAnsi="GHEA Grapalat"/>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A54A8D">
        <w:rPr>
          <w:rFonts w:ascii="GHEA Grapalat" w:hAnsi="GHEA Grapalat"/>
        </w:rPr>
        <w:lastRenderedPageBreak/>
        <w:t>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653E05DB"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7E583E" w:rsidRPr="00A54A8D">
        <w:rPr>
          <w:rFonts w:ascii="GHEA Grapalat" w:hAnsi="GHEA Grapalat"/>
          <w:b/>
          <w:bCs/>
          <w:sz w:val="24"/>
          <w:szCs w:val="24"/>
        </w:rPr>
        <w:t>10</w:t>
      </w:r>
      <w:r w:rsidR="00800680" w:rsidRPr="00A54A8D">
        <w:rPr>
          <w:rFonts w:ascii="GHEA Grapalat" w:hAnsi="GHEA Grapalat"/>
          <w:b/>
          <w:bCs/>
          <w:sz w:val="24"/>
          <w:szCs w:val="24"/>
        </w:rPr>
        <w:t>:</w:t>
      </w:r>
      <w:r w:rsidR="007E583E" w:rsidRPr="00A54A8D">
        <w:rPr>
          <w:rFonts w:ascii="GHEA Grapalat" w:hAnsi="GHEA Grapalat"/>
          <w:b/>
          <w:bCs/>
          <w:sz w:val="24"/>
          <w:szCs w:val="24"/>
        </w:rPr>
        <w:t>0</w:t>
      </w:r>
      <w:r w:rsidR="00800680" w:rsidRPr="00A54A8D">
        <w:rPr>
          <w:rFonts w:ascii="GHEA Grapalat" w:hAnsi="GHEA Grapalat"/>
          <w:b/>
          <w:bCs/>
          <w:sz w:val="24"/>
          <w:szCs w:val="24"/>
        </w:rPr>
        <w:t>0</w:t>
      </w:r>
      <w:r w:rsidR="00C428A0" w:rsidRPr="00A54A8D">
        <w:rPr>
          <w:rFonts w:ascii="GHEA Grapalat" w:hAnsi="GHEA Grapalat"/>
          <w:b/>
          <w:bCs/>
          <w:sz w:val="24"/>
          <w:szCs w:val="24"/>
        </w:rPr>
        <w:t xml:space="preserve"> часов </w:t>
      </w:r>
      <w:r w:rsidR="00A50908">
        <w:rPr>
          <w:rFonts w:ascii="GHEA Grapalat" w:hAnsi="GHEA Grapalat"/>
          <w:b/>
          <w:bCs/>
          <w:sz w:val="24"/>
          <w:szCs w:val="24"/>
          <w:highlight w:val="yellow"/>
          <w:lang w:val="hy-AM"/>
        </w:rPr>
        <w:t>07.01.2026</w:t>
      </w:r>
      <w:r w:rsidR="00C428A0" w:rsidRPr="005C032C">
        <w:rPr>
          <w:rFonts w:ascii="GHEA Grapalat" w:hAnsi="GHEA Grapalat"/>
          <w:b/>
          <w:bCs/>
          <w:sz w:val="24"/>
          <w:szCs w:val="24"/>
          <w:highlight w:val="yellow"/>
        </w:rPr>
        <w:t>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49325048"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077950" w:rsidRPr="00077950">
        <w:rPr>
          <w:rFonts w:ascii="GHEA Grapalat" w:hAnsi="GHEA Grapalat"/>
          <w:b/>
          <w:bCs/>
          <w:sz w:val="24"/>
          <w:szCs w:val="24"/>
        </w:rPr>
        <w:t>10</w:t>
      </w:r>
      <w:r w:rsidR="00800680" w:rsidRPr="00A54A8D">
        <w:rPr>
          <w:rFonts w:ascii="GHEA Grapalat" w:hAnsi="GHEA Grapalat"/>
          <w:b/>
          <w:bCs/>
          <w:sz w:val="24"/>
          <w:szCs w:val="24"/>
        </w:rPr>
        <w:t>:</w:t>
      </w:r>
      <w:r w:rsidR="00077950" w:rsidRPr="00077950">
        <w:rPr>
          <w:rFonts w:ascii="GHEA Grapalat" w:hAnsi="GHEA Grapalat"/>
          <w:b/>
          <w:bCs/>
          <w:sz w:val="24"/>
          <w:szCs w:val="24"/>
        </w:rPr>
        <w:t>00</w:t>
      </w:r>
      <w:r w:rsidR="00206E88" w:rsidRPr="00A54A8D">
        <w:rPr>
          <w:rFonts w:ascii="GHEA Grapalat" w:hAnsi="GHEA Grapalat"/>
          <w:b/>
          <w:bCs/>
          <w:sz w:val="24"/>
          <w:szCs w:val="24"/>
        </w:rPr>
        <w:t xml:space="preserve"> часов </w:t>
      </w:r>
      <w:r w:rsidR="00A50908">
        <w:rPr>
          <w:rFonts w:ascii="GHEA Grapalat" w:hAnsi="GHEA Grapalat"/>
          <w:b/>
          <w:bCs/>
          <w:sz w:val="24"/>
          <w:szCs w:val="24"/>
          <w:highlight w:val="yellow"/>
          <w:lang w:val="hy-AM"/>
        </w:rPr>
        <w:t>07.01.2026</w:t>
      </w:r>
      <w:r w:rsidR="00206E88" w:rsidRPr="005C032C">
        <w:rPr>
          <w:rFonts w:ascii="GHEA Grapalat" w:hAnsi="GHEA Grapalat"/>
          <w:b/>
          <w:bCs/>
          <w:sz w:val="24"/>
          <w:szCs w:val="24"/>
          <w:highlight w:val="yellow"/>
        </w:rPr>
        <w:t>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A54A8D">
        <w:rPr>
          <w:rFonts w:ascii="GHEA Grapalat" w:hAnsi="GHEA Grapalat"/>
        </w:rPr>
        <w:lastRenderedPageBreak/>
        <w:t xml:space="preserve">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A54A8D">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lastRenderedPageBreak/>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 xml:space="preserve">В случае если отобранный участник не заключает </w:t>
      </w:r>
      <w:r w:rsidRPr="00A54A8D">
        <w:rPr>
          <w:rFonts w:ascii="GHEA Grapalat" w:hAnsi="GHEA Grapalat"/>
        </w:rPr>
        <w:lastRenderedPageBreak/>
        <w:t>(отказывается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w:t>
      </w:r>
      <w:r w:rsidRPr="00A54A8D">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 xml:space="preserve">цены, предложенной отобранным </w:t>
      </w:r>
      <w:r w:rsidRPr="00A54A8D">
        <w:rPr>
          <w:rFonts w:ascii="GHEA Grapalat" w:hAnsi="GHEA Grapalat"/>
          <w:i w:val="0"/>
          <w:sz w:val="24"/>
          <w:szCs w:val="24"/>
        </w:rPr>
        <w:lastRenderedPageBreak/>
        <w:t>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lastRenderedPageBreak/>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09FAA4CE"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DA1EFF">
        <w:rPr>
          <w:rFonts w:ascii="GHEA Grapalat" w:hAnsi="GHEA Grapalat"/>
          <w:b/>
          <w:sz w:val="24"/>
          <w:szCs w:val="24"/>
        </w:rPr>
        <w:t>26/12</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300FCA5F"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w:t>
      </w:r>
      <w:r w:rsidR="00DA1EFF">
        <w:rPr>
          <w:rFonts w:ascii="GHEA Grapalat" w:hAnsi="GHEA Grapalat"/>
        </w:rPr>
        <w:t>26/12</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1235F7F5"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w:t>
      </w:r>
      <w:r w:rsidR="00DA1EFF">
        <w:rPr>
          <w:rFonts w:ascii="GHEA Grapalat" w:hAnsi="GHEA Grapalat"/>
        </w:rPr>
        <w:t>26/12</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41F849C8"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w:t>
      </w:r>
      <w:r w:rsidR="00DA1EFF">
        <w:rPr>
          <w:rFonts w:ascii="GHEA Grapalat" w:hAnsi="GHEA Grapalat"/>
        </w:rPr>
        <w:t>26/12</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lastRenderedPageBreak/>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665CED0C"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DA1EFF">
        <w:rPr>
          <w:rFonts w:ascii="GHEA Grapalat" w:hAnsi="GHEA Grapalat"/>
          <w:b/>
          <w:sz w:val="24"/>
          <w:szCs w:val="24"/>
        </w:rPr>
        <w:t>26/12</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6C1EB4FC"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w:t>
      </w:r>
      <w:r w:rsidR="00DA1EFF">
        <w:rPr>
          <w:rFonts w:ascii="GHEA Grapalat" w:hAnsi="GHEA Grapalat"/>
          <w:b/>
          <w:i w:val="0"/>
          <w:sz w:val="24"/>
          <w:szCs w:val="24"/>
        </w:rPr>
        <w:t>26/12</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60078872"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DA1EFF">
        <w:rPr>
          <w:rFonts w:ascii="GHEA Grapalat" w:hAnsi="GHEA Grapalat"/>
          <w:b/>
          <w:sz w:val="24"/>
          <w:szCs w:val="24"/>
        </w:rPr>
        <w:t>26/12</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5468E2C9"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w:t>
      </w:r>
      <w:r w:rsidR="00DA1EFF">
        <w:rPr>
          <w:rFonts w:ascii="GHEA Grapalat" w:hAnsi="GHEA Grapalat"/>
          <w:spacing w:val="-6"/>
        </w:rPr>
        <w:t>26/12</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0E5438D3" w:rsidR="007063E7" w:rsidRPr="00A54A8D"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00077950" w:rsidRPr="00077950">
              <w:rPr>
                <w:rFonts w:ascii="GHEA Grapalat" w:hAnsi="GHEA Grapalat"/>
                <w:sz w:val="20"/>
                <w:szCs w:val="20"/>
                <w:lang w:val="hy-AM"/>
              </w:rPr>
              <w:t xml:space="preserve"> по техническому контролю качества текущих работ, требующих безотлагательного решения в административном районе Эребуни</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2C68E3A2"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DA1EFF">
        <w:rPr>
          <w:rFonts w:ascii="GHEA Grapalat" w:hAnsi="GHEA Grapalat"/>
          <w:b/>
          <w:sz w:val="24"/>
          <w:szCs w:val="24"/>
        </w:rPr>
        <w:t>26/12</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27723293"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077950" w:rsidRPr="0020580D">
          <w:rPr>
            <w:rStyle w:val="Hyperlink"/>
            <w:rFonts w:ascii="GHEA Grapalat" w:hAnsi="GHEA Grapalat"/>
            <w:sz w:val="20"/>
            <w:szCs w:val="20"/>
            <w:lang w:val="hy-AM" w:eastAsia="en-US" w:bidi="ar-SA"/>
          </w:rPr>
          <w:t>anahit.amirkhanyan@yerevan.am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215BA0C2"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w:t>
      </w:r>
      <w:r w:rsidR="00DA1EFF">
        <w:rPr>
          <w:rFonts w:ascii="GHEA Grapalat" w:hAnsi="GHEA Grapalat"/>
          <w:i/>
        </w:rPr>
        <w:t>26/12</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62C3924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w:t>
            </w:r>
            <w:r w:rsidR="00DA1EFF">
              <w:rPr>
                <w:rFonts w:ascii="GHEA Grapalat" w:hAnsi="GHEA Grapalat"/>
                <w:b/>
                <w:sz w:val="22"/>
                <w:szCs w:val="22"/>
              </w:rPr>
              <w:t>26/12</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4C50DAFD"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DA1EFF">
        <w:rPr>
          <w:rFonts w:ascii="GHEA Grapalat" w:hAnsi="GHEA Grapalat"/>
          <w:b/>
          <w:sz w:val="24"/>
          <w:szCs w:val="24"/>
        </w:rPr>
        <w:t>26/12</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54A8D">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2209798F"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077950" w:rsidRPr="00077950">
        <w:rPr>
          <w:rFonts w:ascii="GHEA Grapalat" w:hAnsi="GHEA Grapalat"/>
        </w:rPr>
        <w:t>15</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209B9CE1"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077950" w:rsidRPr="00077950">
        <w:rPr>
          <w:rFonts w:ascii="GHEA Grapalat" w:hAnsi="GHEA Grapalat"/>
          <w:b/>
          <w:bCs/>
        </w:rPr>
        <w:t>10</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570338ED"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077950">
        <w:rPr>
          <w:rFonts w:ascii="GHEA Grapalat" w:hAnsi="GHEA Grapalat"/>
          <w:b/>
          <w:lang w:val="hy-AM"/>
        </w:rPr>
        <w:t>.10</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41040AC7" w:rsidR="000876DF" w:rsidRPr="00077950" w:rsidRDefault="000876DF" w:rsidP="00077950">
      <w:pPr>
        <w:widowControl w:val="0"/>
        <w:tabs>
          <w:tab w:val="left" w:pos="1276"/>
        </w:tabs>
        <w:spacing w:after="160" w:line="360" w:lineRule="auto"/>
        <w:ind w:firstLine="567"/>
        <w:jc w:val="both"/>
        <w:rPr>
          <w:rFonts w:ascii="GHEA Grapalat" w:hAnsi="GHEA Grapalat"/>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077950" w:rsidRPr="00077950">
        <w:rPr>
          <w:rFonts w:ascii="GHEA Grapalat" w:hAnsi="GHEA Grapalat"/>
        </w:rPr>
        <w:t>Эребуни</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077950" w:rsidRPr="00A54A8D" w14:paraId="2CECA8C6" w14:textId="77777777" w:rsidTr="005659FB">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077950" w:rsidRPr="00A54A8D" w:rsidRDefault="00077950" w:rsidP="00077950">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7BD2D157" w:rsidR="00077950" w:rsidRPr="00A54A8D" w:rsidRDefault="00077950" w:rsidP="00077950">
            <w:pPr>
              <w:rPr>
                <w:rFonts w:ascii="GHEA Grapalat" w:hAnsi="GHEA Grapalat"/>
                <w:sz w:val="18"/>
                <w:szCs w:val="18"/>
                <w:lang w:val="hy-AM"/>
              </w:rPr>
            </w:pPr>
            <w:r w:rsidRPr="00077950">
              <w:rPr>
                <w:rFonts w:ascii="Helvetica" w:hAnsi="Helvetica" w:cs="Helvetica"/>
                <w:color w:val="403931"/>
                <w:sz w:val="20"/>
                <w:szCs w:val="20"/>
                <w:shd w:val="clear" w:color="auto" w:fill="F8F3ED"/>
              </w:rPr>
              <w:t>71351540/1036</w:t>
            </w:r>
          </w:p>
        </w:tc>
        <w:tc>
          <w:tcPr>
            <w:tcW w:w="4657" w:type="dxa"/>
            <w:tcBorders>
              <w:top w:val="nil"/>
              <w:left w:val="single" w:sz="4" w:space="0" w:color="auto"/>
              <w:bottom w:val="nil"/>
              <w:right w:val="single" w:sz="4" w:space="0" w:color="auto"/>
            </w:tcBorders>
          </w:tcPr>
          <w:p w14:paraId="59EF144D"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Техническое описание общих требований к обслуживанию:</w:t>
            </w:r>
          </w:p>
          <w:p w14:paraId="43EAA7E3"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w:t>
            </w:r>
            <w:r w:rsidRPr="00DA1EFF">
              <w:rPr>
                <w:rFonts w:ascii="GHEA Grapalat" w:hAnsi="GHEA Grapalat" w:cs="Arial"/>
                <w:color w:val="000000"/>
                <w:sz w:val="20"/>
                <w:szCs w:val="20"/>
              </w:rPr>
              <w:lastRenderedPageBreak/>
              <w:t>качеством и  в соответствии с инженерными проектами, техническими особенностями и   другими договорными документами.</w:t>
            </w:r>
          </w:p>
          <w:p w14:paraId="1C37881C" w14:textId="77777777" w:rsidR="00DA1EFF" w:rsidRPr="00DA1EFF" w:rsidRDefault="00DA1EFF" w:rsidP="00DA1EFF">
            <w:pPr>
              <w:rPr>
                <w:rFonts w:ascii="GHEA Grapalat" w:hAnsi="GHEA Grapalat" w:cs="Arial"/>
                <w:b/>
                <w:bCs/>
                <w:color w:val="000000"/>
                <w:sz w:val="20"/>
                <w:szCs w:val="20"/>
              </w:rPr>
            </w:pPr>
            <w:r w:rsidRPr="00DA1EFF">
              <w:rPr>
                <w:rFonts w:ascii="GHEA Grapalat" w:hAnsi="GHEA Grapalat" w:cs="Arial"/>
                <w:b/>
                <w:bCs/>
                <w:color w:val="000000"/>
                <w:sz w:val="20"/>
                <w:szCs w:val="20"/>
              </w:rPr>
              <w:t>2. Требуемая лицензия - Технический контроль качества строительства жилых, общественных и промышленных объектов. Класс: 3-й.</w:t>
            </w:r>
          </w:p>
          <w:p w14:paraId="196D4914"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3.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109952DE"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4. Основными обязанностями исполнителя технического надзора  являются:</w:t>
            </w:r>
          </w:p>
          <w:p w14:paraId="650CD6E1"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периодически фотографировать состояние объекта строительства от начала до конца строительства;</w:t>
            </w:r>
          </w:p>
          <w:p w14:paraId="389C5379"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обеспечить соответствие  выполняемых  работ  условиям контрактного соглашения, строительным нормам и правилам,</w:t>
            </w:r>
          </w:p>
          <w:p w14:paraId="603B2BB6" w14:textId="77777777" w:rsidR="00DA1EFF" w:rsidRPr="00DA1EFF" w:rsidRDefault="00DA1EFF" w:rsidP="00DA1EFF">
            <w:pPr>
              <w:rPr>
                <w:rFonts w:ascii="GHEA Grapalat" w:hAnsi="GHEA Grapalat" w:cs="Arial"/>
                <w:color w:val="000000"/>
                <w:sz w:val="20"/>
                <w:szCs w:val="20"/>
              </w:rPr>
            </w:pPr>
          </w:p>
          <w:p w14:paraId="5908CE64"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41E2B409"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проверять и утверждать рабочие и исполнительные документы, подготовленные Подрядчиком,</w:t>
            </w:r>
          </w:p>
          <w:p w14:paraId="312191B7"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w:t>
            </w:r>
            <w:r w:rsidRPr="00DA1EFF">
              <w:rPr>
                <w:rFonts w:ascii="GHEA Grapalat" w:hAnsi="GHEA Grapalat" w:cs="Arial"/>
                <w:color w:val="000000"/>
                <w:sz w:val="20"/>
                <w:szCs w:val="20"/>
              </w:rPr>
              <w:lastRenderedPageBreak/>
              <w:t>Запрещать или заменять материалы, которые не соответствуют необходимым условиям;</w:t>
            </w:r>
          </w:p>
          <w:p w14:paraId="6FDFE827"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7BDA15BA"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880809F"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74D33DEF" w14:textId="77777777" w:rsidR="00DA1EFF" w:rsidRPr="00DA1EFF" w:rsidRDefault="00DA1EFF" w:rsidP="00DA1EFF">
            <w:pPr>
              <w:rPr>
                <w:rFonts w:ascii="GHEA Grapalat" w:hAnsi="GHEA Grapalat" w:cs="Arial"/>
                <w:color w:val="000000"/>
                <w:sz w:val="20"/>
                <w:szCs w:val="20"/>
              </w:rPr>
            </w:pPr>
          </w:p>
          <w:p w14:paraId="66FBE27F"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682D18E5"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25210593"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7EDF9FF5"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xml:space="preserve">• проводить измерения объемов работ и участвовать в составлении и утверждении </w:t>
            </w:r>
            <w:r w:rsidRPr="00DA1EFF">
              <w:rPr>
                <w:rFonts w:ascii="GHEA Grapalat" w:hAnsi="GHEA Grapalat" w:cs="Arial"/>
                <w:color w:val="000000"/>
                <w:sz w:val="20"/>
                <w:szCs w:val="20"/>
              </w:rPr>
              <w:lastRenderedPageBreak/>
              <w:t>исполнительных документов,</w:t>
            </w:r>
          </w:p>
          <w:p w14:paraId="640865C0"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31345862"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измерить работы, которые должны быть выполнены по указанию Заказчика.</w:t>
            </w:r>
          </w:p>
          <w:p w14:paraId="402F7514"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7AB530F"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Требования к отчетности:</w:t>
            </w:r>
          </w:p>
          <w:p w14:paraId="029E5BA4"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102E595B"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xml:space="preserve">Окончательный отчет должен включать копии следующих документов: окончательные исполнительныедокументы, </w:t>
            </w:r>
          </w:p>
          <w:p w14:paraId="5D26A311" w14:textId="77777777" w:rsidR="00DA1EFF" w:rsidRPr="00DA1EFF" w:rsidRDefault="00DA1EFF" w:rsidP="00DA1EFF">
            <w:pPr>
              <w:rPr>
                <w:rFonts w:ascii="GHEA Grapalat" w:hAnsi="GHEA Grapalat" w:cs="Arial"/>
                <w:color w:val="000000"/>
                <w:sz w:val="20"/>
                <w:szCs w:val="20"/>
              </w:rPr>
            </w:pPr>
          </w:p>
          <w:p w14:paraId="2E4ABE0F"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итоговую описательную справку осуществленных  работ  за весь период строительства, а также  фотографии завершенного строительного объекта.</w:t>
            </w:r>
          </w:p>
          <w:p w14:paraId="046A1B19" w14:textId="77777777" w:rsidR="00DA1EFF" w:rsidRPr="00DA1EFF" w:rsidRDefault="00DA1EFF" w:rsidP="00DA1EFF">
            <w:pPr>
              <w:rPr>
                <w:rFonts w:ascii="GHEA Grapalat" w:hAnsi="GHEA Grapalat" w:cs="Arial"/>
                <w:color w:val="000000"/>
                <w:sz w:val="20"/>
                <w:szCs w:val="20"/>
              </w:rPr>
            </w:pPr>
            <w:r w:rsidRPr="00DA1EFF">
              <w:rPr>
                <w:rFonts w:ascii="GHEA Grapalat" w:hAnsi="GHEA Grapalat" w:cs="Arial"/>
                <w:color w:val="000000"/>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759E32CB" w:rsidR="00077950" w:rsidRPr="00A54A8D" w:rsidRDefault="00DA1EFF" w:rsidP="00DA1EFF">
            <w:pPr>
              <w:widowControl w:val="0"/>
              <w:spacing w:after="120"/>
              <w:jc w:val="both"/>
              <w:rPr>
                <w:rFonts w:ascii="GHEA Grapalat" w:hAnsi="GHEA Grapalat"/>
                <w:sz w:val="18"/>
                <w:szCs w:val="18"/>
                <w:lang w:val="hy-AM"/>
              </w:rPr>
            </w:pPr>
            <w:r w:rsidRPr="00DA1EFF">
              <w:rPr>
                <w:rFonts w:ascii="GHEA Grapalat" w:hAnsi="GHEA Grapalat" w:cs="Arial"/>
                <w:color w:val="000000"/>
                <w:sz w:val="20"/>
                <w:szCs w:val="20"/>
              </w:rPr>
              <w:lastRenderedPageBreak/>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077950" w:rsidRPr="00A54A8D" w:rsidRDefault="00077950" w:rsidP="00077950">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077950" w:rsidRPr="00A54A8D" w:rsidRDefault="00077950" w:rsidP="00077950">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077950" w:rsidRPr="00A54A8D" w:rsidRDefault="00077950" w:rsidP="00077950">
            <w:pPr>
              <w:widowControl w:val="0"/>
              <w:spacing w:after="120"/>
              <w:jc w:val="center"/>
              <w:rPr>
                <w:rFonts w:ascii="GHEA Grapalat" w:hAnsi="GHEA Grapalat"/>
                <w:sz w:val="20"/>
              </w:rPr>
            </w:pPr>
            <w:r w:rsidRPr="00A54A8D">
              <w:rPr>
                <w:rFonts w:ascii="GHEA Grapalat" w:hAnsi="GHEA Grapalat"/>
                <w:sz w:val="20"/>
              </w:rPr>
              <w:t>1</w:t>
            </w:r>
          </w:p>
        </w:tc>
        <w:tc>
          <w:tcPr>
            <w:tcW w:w="1985" w:type="dxa"/>
            <w:vAlign w:val="center"/>
          </w:tcPr>
          <w:p w14:paraId="0D6BD602" w14:textId="5849E314" w:rsidR="00077950" w:rsidRPr="00A54A8D" w:rsidRDefault="00077950" w:rsidP="00077950">
            <w:pPr>
              <w:widowControl w:val="0"/>
              <w:spacing w:after="120"/>
              <w:jc w:val="center"/>
              <w:rPr>
                <w:rFonts w:ascii="GHEA Grapalat" w:hAnsi="GHEA Grapalat" w:cs="Calibri"/>
                <w:color w:val="000000"/>
                <w:sz w:val="16"/>
                <w:szCs w:val="16"/>
                <w:lang w:val="hy-AM"/>
              </w:rPr>
            </w:pPr>
            <w:r>
              <w:rPr>
                <w:rFonts w:ascii="GHEA Grapalat" w:hAnsi="GHEA Grapalat" w:cs="Arial"/>
                <w:sz w:val="20"/>
                <w:szCs w:val="20"/>
              </w:rPr>
              <w:t>Административный район Эребуни</w:t>
            </w:r>
          </w:p>
        </w:tc>
        <w:tc>
          <w:tcPr>
            <w:tcW w:w="2114" w:type="dxa"/>
            <w:tcBorders>
              <w:top w:val="nil"/>
              <w:left w:val="single" w:sz="4" w:space="0" w:color="auto"/>
              <w:bottom w:val="single" w:sz="4" w:space="0" w:color="auto"/>
              <w:right w:val="single" w:sz="4" w:space="0" w:color="auto"/>
            </w:tcBorders>
            <w:vAlign w:val="center"/>
          </w:tcPr>
          <w:p w14:paraId="7CFDBA9A" w14:textId="075AB9B3" w:rsidR="00077950" w:rsidRPr="00A54A8D" w:rsidRDefault="00077950" w:rsidP="00077950">
            <w:pPr>
              <w:widowControl w:val="0"/>
              <w:spacing w:after="120"/>
              <w:jc w:val="center"/>
              <w:rPr>
                <w:rFonts w:ascii="GHEA Grapalat" w:hAnsi="GHEA Grapalat"/>
                <w:sz w:val="20"/>
              </w:rPr>
            </w:pPr>
            <w:r>
              <w:rPr>
                <w:rFonts w:ascii="GHEA Grapalat" w:hAnsi="GHEA Grapalat" w:cs="Arial"/>
                <w:color w:val="403931"/>
                <w:sz w:val="20"/>
                <w:szCs w:val="20"/>
              </w:rPr>
              <w:t xml:space="preserve">Договор (соглашение) вступает в силу со дня утверждения договора (соглашения) на </w:t>
            </w:r>
            <w:r>
              <w:rPr>
                <w:rFonts w:ascii="GHEA Grapalat" w:hAnsi="GHEA Grapalat" w:cs="Arial"/>
                <w:color w:val="403931"/>
                <w:sz w:val="20"/>
                <w:szCs w:val="20"/>
              </w:rPr>
              <w:lastRenderedPageBreak/>
              <w:t>приобретение строительных работ и действует одновременно с выполнением строительных работ.</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7F899453" w:rsidR="00FC6F2E" w:rsidRPr="00A54A8D" w:rsidRDefault="00077950" w:rsidP="00FC6F2E">
            <w:pPr>
              <w:jc w:val="center"/>
              <w:rPr>
                <w:rFonts w:ascii="Arial" w:hAnsi="Arial" w:cs="Arial"/>
                <w:sz w:val="20"/>
                <w:szCs w:val="20"/>
                <w:lang w:val="hy-AM"/>
              </w:rPr>
            </w:pPr>
            <w:r w:rsidRPr="00077950">
              <w:rPr>
                <w:rFonts w:ascii="Helvetica" w:hAnsi="Helvetica" w:cs="Helvetica"/>
                <w:color w:val="403931"/>
                <w:sz w:val="20"/>
                <w:szCs w:val="20"/>
                <w:shd w:val="clear" w:color="auto" w:fill="F8F3ED"/>
              </w:rPr>
              <w:t>71351540/1036</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4EDF30C9" w:rsidR="00FC6F2E" w:rsidRPr="00A54A8D" w:rsidRDefault="00FC6F2E" w:rsidP="00FC6F2E">
            <w:pPr>
              <w:jc w:val="center"/>
              <w:rPr>
                <w:rFonts w:ascii="GHEA Grapalat" w:hAnsi="GHEA Grapalat"/>
                <w:sz w:val="20"/>
                <w:lang w:val="hy-AM"/>
              </w:rPr>
            </w:pPr>
            <w:r w:rsidRPr="00A54A8D">
              <w:rPr>
                <w:rFonts w:ascii="GHEA Grapalat" w:hAnsi="GHEA Grapalat"/>
                <w:sz w:val="20"/>
                <w:szCs w:val="20"/>
                <w:lang w:val="hy-AM"/>
              </w:rPr>
              <w:t xml:space="preserve">Консалтинговые услуги </w:t>
            </w:r>
            <w:r w:rsidR="00077950" w:rsidRPr="00077950">
              <w:rPr>
                <w:rFonts w:ascii="GHEA Grapalat" w:hAnsi="GHEA Grapalat"/>
                <w:sz w:val="20"/>
                <w:szCs w:val="20"/>
                <w:lang w:val="hy-AM"/>
              </w:rPr>
              <w:t xml:space="preserve">по техническому контролю качества текущих работ, требующих безотлагательного </w:t>
            </w:r>
            <w:r w:rsidR="00077950" w:rsidRPr="00077950">
              <w:rPr>
                <w:rFonts w:ascii="GHEA Grapalat" w:hAnsi="GHEA Grapalat"/>
                <w:sz w:val="20"/>
                <w:szCs w:val="20"/>
                <w:lang w:val="hy-AM"/>
              </w:rPr>
              <w:lastRenderedPageBreak/>
              <w:t>решения в административном районе Эребуни</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C206E" w14:textId="77777777" w:rsidR="002C39E7" w:rsidRDefault="002C39E7">
      <w:r>
        <w:separator/>
      </w:r>
    </w:p>
  </w:endnote>
  <w:endnote w:type="continuationSeparator" w:id="0">
    <w:p w14:paraId="29ECD612" w14:textId="77777777" w:rsidR="002C39E7" w:rsidRDefault="002C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7C7A3" w14:textId="77777777" w:rsidR="002C39E7" w:rsidRDefault="002C39E7">
      <w:r>
        <w:separator/>
      </w:r>
    </w:p>
  </w:footnote>
  <w:footnote w:type="continuationSeparator" w:id="0">
    <w:p w14:paraId="1E337413" w14:textId="77777777" w:rsidR="002C39E7" w:rsidRDefault="002C39E7">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950"/>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9E7"/>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5F8"/>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51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890"/>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908"/>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6C83"/>
    <w:rsid w:val="00C07F24"/>
    <w:rsid w:val="00C122A6"/>
    <w:rsid w:val="00C132F1"/>
    <w:rsid w:val="00C13B79"/>
    <w:rsid w:val="00C14561"/>
    <w:rsid w:val="00C14AF3"/>
    <w:rsid w:val="00C14F1A"/>
    <w:rsid w:val="00C156C3"/>
    <w:rsid w:val="00C15BC3"/>
    <w:rsid w:val="00C15CD3"/>
    <w:rsid w:val="00C16602"/>
    <w:rsid w:val="00C16F3F"/>
    <w:rsid w:val="00C17414"/>
    <w:rsid w:val="00C20252"/>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3EE"/>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1EFF"/>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0E0"/>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077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hit.amirkhan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3191</TotalTime>
  <Pages>90</Pages>
  <Words>20476</Words>
  <Characters>116714</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1930</cp:revision>
  <cp:lastPrinted>2018-02-16T07:12:00Z</cp:lastPrinted>
  <dcterms:created xsi:type="dcterms:W3CDTF">2019-10-28T07:04:00Z</dcterms:created>
  <dcterms:modified xsi:type="dcterms:W3CDTF">2025-12-30T07:20:00Z</dcterms:modified>
</cp:coreProperties>
</file>